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4B9FE" w14:textId="098E5FAD" w:rsidR="00EA460C" w:rsidRPr="00BE089E" w:rsidRDefault="00184114" w:rsidP="00184114">
      <w:pPr>
        <w:pStyle w:val="Title"/>
        <w:spacing w:line="360" w:lineRule="auto"/>
        <w:ind w:left="2880" w:firstLine="720"/>
        <w:jc w:val="left"/>
        <w:rPr>
          <w:noProof/>
          <w:sz w:val="44"/>
          <w:szCs w:val="44"/>
          <w:lang w:val="en-ID"/>
        </w:rPr>
      </w:pPr>
      <w:r w:rsidRPr="00184114">
        <w:rPr>
          <w:noProof/>
          <w:sz w:val="36"/>
          <w:szCs w:val="36"/>
          <w:lang w:val="en-ID"/>
        </w:rPr>
        <w:t xml:space="preserve">        </w:t>
      </w:r>
      <w:r w:rsidR="00EA460C" w:rsidRPr="00BE089E">
        <w:rPr>
          <w:noProof/>
          <w:sz w:val="44"/>
          <w:szCs w:val="44"/>
          <w:lang w:val="en-ID"/>
        </w:rPr>
        <w:t>PA2</w:t>
      </w:r>
    </w:p>
    <w:p w14:paraId="08D018E6" w14:textId="77777777" w:rsidR="00EA460C" w:rsidRPr="00184114" w:rsidRDefault="00EA460C" w:rsidP="00EA460C">
      <w:pPr>
        <w:pStyle w:val="Title"/>
        <w:spacing w:line="360" w:lineRule="auto"/>
        <w:rPr>
          <w:noProof/>
          <w:sz w:val="36"/>
          <w:szCs w:val="36"/>
          <w:lang w:val="id-ID"/>
        </w:rPr>
      </w:pPr>
    </w:p>
    <w:p w14:paraId="3257D7F1" w14:textId="77777777" w:rsidR="00EA460C" w:rsidRPr="00184114" w:rsidRDefault="00EA460C" w:rsidP="007E386E">
      <w:pPr>
        <w:pStyle w:val="Title"/>
        <w:tabs>
          <w:tab w:val="left" w:pos="3686"/>
          <w:tab w:val="left" w:pos="3969"/>
        </w:tabs>
        <w:spacing w:line="360" w:lineRule="auto"/>
        <w:jc w:val="left"/>
        <w:rPr>
          <w:noProof/>
          <w:sz w:val="36"/>
          <w:szCs w:val="36"/>
          <w:lang w:val="id-ID"/>
        </w:rPr>
      </w:pPr>
    </w:p>
    <w:p w14:paraId="6F040EB7" w14:textId="6507F62C" w:rsidR="00EA460C" w:rsidRPr="00184114" w:rsidRDefault="00184114" w:rsidP="00EA460C">
      <w:pPr>
        <w:pStyle w:val="Title"/>
        <w:spacing w:line="360" w:lineRule="auto"/>
        <w:rPr>
          <w:noProof/>
          <w:sz w:val="36"/>
          <w:szCs w:val="36"/>
          <w:lang w:val="en-ID"/>
        </w:rPr>
      </w:pPr>
      <w:r w:rsidRPr="00184114">
        <w:rPr>
          <w:noProof/>
          <w:sz w:val="36"/>
          <w:szCs w:val="36"/>
          <w:lang w:val="en-ID"/>
        </w:rPr>
        <w:t>Online Course</w:t>
      </w:r>
    </w:p>
    <w:p w14:paraId="09B57E57" w14:textId="77777777" w:rsidR="00EA460C" w:rsidRPr="0032472B" w:rsidRDefault="00EA460C" w:rsidP="00EA460C">
      <w:pPr>
        <w:pStyle w:val="Title"/>
        <w:spacing w:line="360" w:lineRule="auto"/>
        <w:rPr>
          <w:noProof/>
          <w:lang w:val="id-ID"/>
        </w:rPr>
      </w:pPr>
    </w:p>
    <w:p w14:paraId="66733D7D" w14:textId="77777777" w:rsidR="00EA460C" w:rsidRPr="00EA460C" w:rsidRDefault="00EA460C" w:rsidP="00EA460C">
      <w:pPr>
        <w:pStyle w:val="Title"/>
        <w:spacing w:line="360" w:lineRule="auto"/>
        <w:jc w:val="left"/>
        <w:rPr>
          <w:noProof/>
          <w:lang w:val="en-ID"/>
        </w:rPr>
      </w:pPr>
      <w:r>
        <w:rPr>
          <w:noProof/>
          <w:lang w:val="id-ID"/>
        </w:rPr>
        <w:t xml:space="preserve">                                                  </w:t>
      </w:r>
      <w:r w:rsidRPr="0032472B">
        <w:rPr>
          <w:noProof/>
          <w:lang w:val="id-ID"/>
        </w:rPr>
        <w:t>Nama</w:t>
      </w:r>
      <w:r>
        <w:rPr>
          <w:noProof/>
          <w:lang w:val="id-ID"/>
        </w:rPr>
        <w:t xml:space="preserve">  </w:t>
      </w:r>
      <w:r w:rsidRPr="0032472B">
        <w:rPr>
          <w:noProof/>
          <w:lang w:val="id-ID"/>
        </w:rPr>
        <w:t xml:space="preserve">: </w:t>
      </w:r>
      <w:r>
        <w:rPr>
          <w:noProof/>
          <w:lang w:val="id-ID"/>
        </w:rPr>
        <w:t xml:space="preserve"> </w:t>
      </w:r>
      <w:r>
        <w:rPr>
          <w:noProof/>
          <w:lang w:val="en-ID"/>
        </w:rPr>
        <w:t>Jubelinda F.Silaen (11316002)</w:t>
      </w:r>
    </w:p>
    <w:p w14:paraId="6E0ABF25" w14:textId="77777777" w:rsidR="00EA460C" w:rsidRDefault="00EA460C" w:rsidP="00EA460C">
      <w:pPr>
        <w:pStyle w:val="Title"/>
        <w:tabs>
          <w:tab w:val="left" w:pos="3544"/>
          <w:tab w:val="left" w:pos="3686"/>
          <w:tab w:val="left" w:pos="3969"/>
        </w:tabs>
        <w:spacing w:line="360" w:lineRule="auto"/>
        <w:jc w:val="left"/>
        <w:rPr>
          <w:noProof/>
          <w:lang w:val="en-ID"/>
        </w:rPr>
      </w:pPr>
      <w:r>
        <w:rPr>
          <w:noProof/>
          <w:lang w:val="id-ID"/>
        </w:rPr>
        <w:t xml:space="preserve">                                                  </w:t>
      </w:r>
      <w:r>
        <w:rPr>
          <w:noProof/>
          <w:lang w:val="id-ID"/>
        </w:rPr>
        <w:tab/>
      </w:r>
      <w:r>
        <w:rPr>
          <w:noProof/>
          <w:lang w:val="id-ID"/>
        </w:rPr>
        <w:tab/>
      </w:r>
      <w:r>
        <w:rPr>
          <w:noProof/>
          <w:lang w:val="id-ID"/>
        </w:rPr>
        <w:tab/>
      </w:r>
      <w:r>
        <w:rPr>
          <w:noProof/>
          <w:lang w:val="en-ID"/>
        </w:rPr>
        <w:t>Roy J. Simamora (11316012)</w:t>
      </w:r>
    </w:p>
    <w:p w14:paraId="2D53ED5F" w14:textId="77777777" w:rsidR="00EA460C" w:rsidRPr="00306F50" w:rsidRDefault="00EA460C" w:rsidP="00EA460C">
      <w:pPr>
        <w:pStyle w:val="Title"/>
        <w:tabs>
          <w:tab w:val="left" w:pos="3544"/>
          <w:tab w:val="left" w:pos="3686"/>
          <w:tab w:val="left" w:pos="3969"/>
        </w:tabs>
        <w:spacing w:line="360" w:lineRule="auto"/>
        <w:jc w:val="left"/>
        <w:rPr>
          <w:noProof/>
          <w:lang w:val="id-ID"/>
        </w:rPr>
      </w:pPr>
      <w:r>
        <w:rPr>
          <w:noProof/>
          <w:lang w:val="en-ID"/>
        </w:rPr>
        <w:tab/>
      </w:r>
      <w:r>
        <w:rPr>
          <w:noProof/>
          <w:lang w:val="en-ID"/>
        </w:rPr>
        <w:tab/>
      </w:r>
      <w:r>
        <w:rPr>
          <w:noProof/>
          <w:lang w:val="en-ID"/>
        </w:rPr>
        <w:tab/>
        <w:t>Fredick Pardosi (11316030)</w:t>
      </w:r>
      <w:r>
        <w:rPr>
          <w:noProof/>
          <w:lang w:val="id-ID"/>
        </w:rPr>
        <w:tab/>
      </w:r>
    </w:p>
    <w:p w14:paraId="07C623F7" w14:textId="77777777" w:rsidR="00EA460C" w:rsidRDefault="00EA460C" w:rsidP="00EA460C">
      <w:pPr>
        <w:pStyle w:val="Title"/>
        <w:spacing w:line="360" w:lineRule="auto"/>
        <w:jc w:val="left"/>
        <w:rPr>
          <w:noProof/>
        </w:rPr>
      </w:pPr>
      <w:r>
        <w:rPr>
          <w:noProof/>
          <w:lang w:val="id-ID"/>
        </w:rPr>
        <w:t xml:space="preserve">                                  </w:t>
      </w:r>
      <w:r w:rsidRPr="0032472B">
        <w:rPr>
          <w:noProof/>
          <w:lang w:val="id-ID"/>
        </w:rPr>
        <w:t>Program Studi</w:t>
      </w:r>
      <w:r>
        <w:rPr>
          <w:noProof/>
          <w:lang w:val="id-ID"/>
        </w:rPr>
        <w:t xml:space="preserve">   </w:t>
      </w:r>
      <w:r w:rsidRPr="0032472B">
        <w:rPr>
          <w:noProof/>
          <w:lang w:val="id-ID"/>
        </w:rPr>
        <w:t>:</w:t>
      </w:r>
      <w:r>
        <w:rPr>
          <w:noProof/>
        </w:rPr>
        <w:t xml:space="preserve"> </w:t>
      </w:r>
      <w:r>
        <w:rPr>
          <w:noProof/>
          <w:lang w:val="id-ID"/>
        </w:rPr>
        <w:t xml:space="preserve">  </w:t>
      </w:r>
      <w:r>
        <w:rPr>
          <w:noProof/>
        </w:rPr>
        <w:t>DIII Teknik Informatika</w:t>
      </w:r>
    </w:p>
    <w:p w14:paraId="575E7506" w14:textId="77777777" w:rsidR="00EA460C" w:rsidRDefault="00EA460C" w:rsidP="00EA460C">
      <w:pPr>
        <w:pStyle w:val="Title"/>
        <w:spacing w:line="360" w:lineRule="auto"/>
        <w:rPr>
          <w:noProof/>
        </w:rPr>
      </w:pPr>
    </w:p>
    <w:p w14:paraId="6EC40AC1" w14:textId="77777777" w:rsidR="00EA460C" w:rsidRPr="0032472B" w:rsidRDefault="00EA460C" w:rsidP="007E386E">
      <w:pPr>
        <w:pStyle w:val="Title"/>
        <w:spacing w:line="360" w:lineRule="auto"/>
        <w:jc w:val="left"/>
        <w:rPr>
          <w:noProof/>
          <w:lang w:val="id-ID"/>
        </w:rPr>
      </w:pPr>
    </w:p>
    <w:p w14:paraId="71DD7B5B" w14:textId="77777777" w:rsidR="00EA460C" w:rsidRPr="0032472B" w:rsidRDefault="00EA460C" w:rsidP="00EA460C">
      <w:pPr>
        <w:pStyle w:val="Title"/>
        <w:spacing w:line="360" w:lineRule="auto"/>
        <w:rPr>
          <w:noProof/>
          <w:lang w:val="id-ID"/>
        </w:rPr>
      </w:pPr>
      <w:r>
        <w:rPr>
          <w:noProof/>
        </w:rPr>
        <w:drawing>
          <wp:inline distT="0" distB="0" distL="0" distR="0" wp14:anchorId="3C41121D" wp14:editId="2760AC6B">
            <wp:extent cx="1376680" cy="1448435"/>
            <wp:effectExtent l="19050" t="0" r="0" b="0"/>
            <wp:docPr id="2" name="Picture 2" descr="Description: C:\Users\user\AppData\Local\Temp\Rar$DIa0.886\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user\AppData\Local\Temp\Rar$DIa0.886\Logo.jpg"/>
                    <pic:cNvPicPr>
                      <a:picLocks noChangeAspect="1" noChangeArrowheads="1"/>
                    </pic:cNvPicPr>
                  </pic:nvPicPr>
                  <pic:blipFill>
                    <a:blip r:embed="rId7"/>
                    <a:srcRect/>
                    <a:stretch>
                      <a:fillRect/>
                    </a:stretch>
                  </pic:blipFill>
                  <pic:spPr bwMode="auto">
                    <a:xfrm>
                      <a:off x="0" y="0"/>
                      <a:ext cx="1376680" cy="1448435"/>
                    </a:xfrm>
                    <a:prstGeom prst="rect">
                      <a:avLst/>
                    </a:prstGeom>
                    <a:noFill/>
                    <a:ln w="9525">
                      <a:noFill/>
                      <a:miter lim="800000"/>
                      <a:headEnd/>
                      <a:tailEnd/>
                    </a:ln>
                  </pic:spPr>
                </pic:pic>
              </a:graphicData>
            </a:graphic>
          </wp:inline>
        </w:drawing>
      </w:r>
    </w:p>
    <w:p w14:paraId="58D24BF7" w14:textId="71446A75" w:rsidR="00EA460C" w:rsidRDefault="00EA460C" w:rsidP="00EA460C">
      <w:pPr>
        <w:pStyle w:val="Title"/>
        <w:spacing w:line="360" w:lineRule="auto"/>
        <w:rPr>
          <w:noProof/>
          <w:lang w:val="id-ID"/>
        </w:rPr>
      </w:pPr>
    </w:p>
    <w:p w14:paraId="68B50BE7" w14:textId="09DED072" w:rsidR="00184114" w:rsidRDefault="00184114" w:rsidP="00EA460C">
      <w:pPr>
        <w:pStyle w:val="Title"/>
        <w:spacing w:line="360" w:lineRule="auto"/>
        <w:rPr>
          <w:noProof/>
          <w:lang w:val="id-ID"/>
        </w:rPr>
      </w:pPr>
    </w:p>
    <w:p w14:paraId="43EF694D" w14:textId="09C67A93" w:rsidR="00184114" w:rsidRDefault="00184114" w:rsidP="00EA460C">
      <w:pPr>
        <w:pStyle w:val="Title"/>
        <w:spacing w:line="360" w:lineRule="auto"/>
        <w:rPr>
          <w:noProof/>
          <w:lang w:val="id-ID"/>
        </w:rPr>
      </w:pPr>
    </w:p>
    <w:p w14:paraId="1E5906E3" w14:textId="1D3B34CB" w:rsidR="00184114" w:rsidRDefault="00184114" w:rsidP="00EA460C">
      <w:pPr>
        <w:pStyle w:val="Title"/>
        <w:spacing w:line="360" w:lineRule="auto"/>
        <w:rPr>
          <w:noProof/>
          <w:lang w:val="id-ID"/>
        </w:rPr>
      </w:pPr>
    </w:p>
    <w:p w14:paraId="03650DDE" w14:textId="77777777" w:rsidR="00184114" w:rsidRPr="0032472B" w:rsidRDefault="00184114" w:rsidP="00EA460C">
      <w:pPr>
        <w:pStyle w:val="Title"/>
        <w:spacing w:line="360" w:lineRule="auto"/>
        <w:rPr>
          <w:noProof/>
          <w:lang w:val="id-ID"/>
        </w:rPr>
      </w:pPr>
    </w:p>
    <w:p w14:paraId="16B930F4" w14:textId="77777777" w:rsidR="00EA460C" w:rsidRPr="0032472B" w:rsidRDefault="00EA460C" w:rsidP="00EA460C">
      <w:pPr>
        <w:pStyle w:val="Title"/>
        <w:spacing w:line="360" w:lineRule="auto"/>
        <w:rPr>
          <w:noProof/>
          <w:lang w:val="id-ID"/>
        </w:rPr>
      </w:pPr>
    </w:p>
    <w:p w14:paraId="5997BB88" w14:textId="77777777" w:rsidR="00EA460C" w:rsidRPr="00184114" w:rsidRDefault="00EA460C" w:rsidP="00EA460C">
      <w:pPr>
        <w:pStyle w:val="Title"/>
        <w:spacing w:line="360" w:lineRule="auto"/>
        <w:rPr>
          <w:noProof/>
          <w:sz w:val="32"/>
          <w:szCs w:val="32"/>
          <w:lang w:val="id-ID"/>
        </w:rPr>
      </w:pPr>
      <w:r w:rsidRPr="00184114">
        <w:rPr>
          <w:noProof/>
          <w:sz w:val="32"/>
          <w:szCs w:val="32"/>
          <w:lang w:val="id-ID"/>
        </w:rPr>
        <w:t>INSTITUT TEKNOLOGI DEL</w:t>
      </w:r>
    </w:p>
    <w:p w14:paraId="2D0247C5" w14:textId="77777777" w:rsidR="00EA460C" w:rsidRPr="00184114" w:rsidRDefault="007E386E" w:rsidP="00EA460C">
      <w:pPr>
        <w:pStyle w:val="Title"/>
        <w:spacing w:line="360" w:lineRule="auto"/>
        <w:rPr>
          <w:noProof/>
          <w:sz w:val="32"/>
          <w:szCs w:val="32"/>
          <w:lang w:val="id-ID"/>
        </w:rPr>
      </w:pPr>
      <w:r w:rsidRPr="00184114">
        <w:rPr>
          <w:noProof/>
          <w:sz w:val="32"/>
          <w:szCs w:val="32"/>
          <w:lang w:val="id-ID"/>
        </w:rPr>
        <w:t>2018</w:t>
      </w:r>
    </w:p>
    <w:p w14:paraId="382B30DC" w14:textId="6052E527" w:rsidR="00184114" w:rsidRDefault="00184114" w:rsidP="00EA460C">
      <w:pPr>
        <w:rPr>
          <w:rFonts w:ascii="Times New Roman" w:hAnsi="Times New Roman" w:cs="Times New Roman"/>
          <w:b/>
          <w:sz w:val="40"/>
          <w:szCs w:val="40"/>
        </w:rPr>
      </w:pPr>
    </w:p>
    <w:p w14:paraId="672E0493" w14:textId="77777777" w:rsidR="00196463" w:rsidRDefault="00196463" w:rsidP="00EA460C">
      <w:pPr>
        <w:rPr>
          <w:rFonts w:ascii="Times New Roman" w:hAnsi="Times New Roman" w:cs="Times New Roman"/>
          <w:b/>
          <w:sz w:val="40"/>
          <w:szCs w:val="40"/>
        </w:rPr>
      </w:pPr>
    </w:p>
    <w:p w14:paraId="3E183443" w14:textId="77777777" w:rsidR="003B690C" w:rsidRPr="00A422EC" w:rsidRDefault="002D045C" w:rsidP="00A422EC">
      <w:pPr>
        <w:jc w:val="center"/>
        <w:rPr>
          <w:rFonts w:ascii="Times New Roman" w:hAnsi="Times New Roman" w:cs="Times New Roman"/>
          <w:b/>
          <w:sz w:val="40"/>
          <w:szCs w:val="40"/>
        </w:rPr>
      </w:pPr>
      <w:r w:rsidRPr="00A422EC">
        <w:rPr>
          <w:rFonts w:ascii="Times New Roman" w:hAnsi="Times New Roman" w:cs="Times New Roman"/>
          <w:b/>
          <w:sz w:val="40"/>
          <w:szCs w:val="40"/>
        </w:rPr>
        <w:lastRenderedPageBreak/>
        <w:t>USER STORY</w:t>
      </w:r>
    </w:p>
    <w:tbl>
      <w:tblPr>
        <w:tblStyle w:val="TableGrid"/>
        <w:tblW w:w="0" w:type="auto"/>
        <w:tblLook w:val="04A0" w:firstRow="1" w:lastRow="0" w:firstColumn="1" w:lastColumn="0" w:noHBand="0" w:noVBand="1"/>
      </w:tblPr>
      <w:tblGrid>
        <w:gridCol w:w="818"/>
        <w:gridCol w:w="1807"/>
        <w:gridCol w:w="3161"/>
        <w:gridCol w:w="3564"/>
      </w:tblGrid>
      <w:tr w:rsidR="003B690C" w:rsidRPr="002D045C" w14:paraId="72C73946" w14:textId="77777777" w:rsidTr="00C743FC">
        <w:tc>
          <w:tcPr>
            <w:tcW w:w="828" w:type="dxa"/>
          </w:tcPr>
          <w:p w14:paraId="4199B6B9" w14:textId="77777777" w:rsidR="003B690C" w:rsidRPr="00184114" w:rsidRDefault="003B690C" w:rsidP="00184114">
            <w:pPr>
              <w:spacing w:line="360" w:lineRule="auto"/>
              <w:jc w:val="center"/>
              <w:rPr>
                <w:rFonts w:ascii="Times New Roman" w:hAnsi="Times New Roman" w:cs="Times New Roman"/>
                <w:b/>
                <w:sz w:val="24"/>
                <w:szCs w:val="24"/>
              </w:rPr>
            </w:pPr>
            <w:r w:rsidRPr="00184114">
              <w:rPr>
                <w:rFonts w:ascii="Times New Roman" w:hAnsi="Times New Roman" w:cs="Times New Roman"/>
                <w:b/>
                <w:sz w:val="24"/>
                <w:szCs w:val="24"/>
              </w:rPr>
              <w:t>US#</w:t>
            </w:r>
          </w:p>
        </w:tc>
        <w:tc>
          <w:tcPr>
            <w:tcW w:w="1858" w:type="dxa"/>
          </w:tcPr>
          <w:p w14:paraId="41039C84" w14:textId="77777777" w:rsidR="003B690C" w:rsidRPr="00184114" w:rsidRDefault="003B690C" w:rsidP="00184114">
            <w:pPr>
              <w:spacing w:line="360" w:lineRule="auto"/>
              <w:jc w:val="center"/>
              <w:rPr>
                <w:rFonts w:ascii="Times New Roman" w:hAnsi="Times New Roman" w:cs="Times New Roman"/>
                <w:b/>
                <w:sz w:val="24"/>
                <w:szCs w:val="24"/>
              </w:rPr>
            </w:pPr>
            <w:r w:rsidRPr="00184114">
              <w:rPr>
                <w:rFonts w:ascii="Times New Roman" w:hAnsi="Times New Roman" w:cs="Times New Roman"/>
                <w:b/>
                <w:sz w:val="24"/>
                <w:szCs w:val="24"/>
              </w:rPr>
              <w:t>As an</w:t>
            </w:r>
          </w:p>
        </w:tc>
        <w:tc>
          <w:tcPr>
            <w:tcW w:w="3258" w:type="dxa"/>
          </w:tcPr>
          <w:p w14:paraId="42984E77" w14:textId="77777777" w:rsidR="003B690C" w:rsidRPr="00184114" w:rsidRDefault="003B690C" w:rsidP="00184114">
            <w:pPr>
              <w:spacing w:line="360" w:lineRule="auto"/>
              <w:jc w:val="center"/>
              <w:rPr>
                <w:rFonts w:ascii="Times New Roman" w:hAnsi="Times New Roman" w:cs="Times New Roman"/>
                <w:b/>
                <w:sz w:val="24"/>
                <w:szCs w:val="24"/>
              </w:rPr>
            </w:pPr>
            <w:r w:rsidRPr="00184114">
              <w:rPr>
                <w:rFonts w:ascii="Times New Roman" w:hAnsi="Times New Roman" w:cs="Times New Roman"/>
                <w:b/>
                <w:sz w:val="24"/>
                <w:szCs w:val="24"/>
              </w:rPr>
              <w:t>I want to</w:t>
            </w:r>
          </w:p>
        </w:tc>
        <w:tc>
          <w:tcPr>
            <w:tcW w:w="3632" w:type="dxa"/>
          </w:tcPr>
          <w:p w14:paraId="68071540" w14:textId="77777777" w:rsidR="003B690C" w:rsidRPr="00184114" w:rsidRDefault="003B690C" w:rsidP="00184114">
            <w:pPr>
              <w:spacing w:line="360" w:lineRule="auto"/>
              <w:jc w:val="center"/>
              <w:rPr>
                <w:rFonts w:ascii="Times New Roman" w:hAnsi="Times New Roman" w:cs="Times New Roman"/>
                <w:b/>
                <w:sz w:val="24"/>
                <w:szCs w:val="24"/>
              </w:rPr>
            </w:pPr>
            <w:r w:rsidRPr="00184114">
              <w:rPr>
                <w:rFonts w:ascii="Times New Roman" w:hAnsi="Times New Roman" w:cs="Times New Roman"/>
                <w:b/>
                <w:sz w:val="24"/>
                <w:szCs w:val="24"/>
              </w:rPr>
              <w:t>So that</w:t>
            </w:r>
          </w:p>
        </w:tc>
      </w:tr>
      <w:tr w:rsidR="003B690C" w14:paraId="5FC99891" w14:textId="77777777" w:rsidTr="00C743FC">
        <w:tc>
          <w:tcPr>
            <w:tcW w:w="828" w:type="dxa"/>
          </w:tcPr>
          <w:p w14:paraId="5FED2A63" w14:textId="77777777" w:rsidR="003B690C" w:rsidRPr="00184114" w:rsidRDefault="003A72A1" w:rsidP="00184114">
            <w:pPr>
              <w:spacing w:line="360" w:lineRule="auto"/>
              <w:rPr>
                <w:rFonts w:ascii="Times New Roman" w:hAnsi="Times New Roman" w:cs="Times New Roman"/>
                <w:sz w:val="24"/>
                <w:szCs w:val="24"/>
              </w:rPr>
            </w:pPr>
            <w:r w:rsidRPr="00184114">
              <w:rPr>
                <w:rFonts w:ascii="Times New Roman" w:hAnsi="Times New Roman" w:cs="Times New Roman"/>
                <w:sz w:val="24"/>
                <w:szCs w:val="24"/>
              </w:rPr>
              <w:t>1</w:t>
            </w:r>
          </w:p>
        </w:tc>
        <w:tc>
          <w:tcPr>
            <w:tcW w:w="1858" w:type="dxa"/>
          </w:tcPr>
          <w:p w14:paraId="288010D3" w14:textId="77777777" w:rsidR="003B690C" w:rsidRPr="00184114" w:rsidRDefault="003A72A1" w:rsidP="00184114">
            <w:pPr>
              <w:spacing w:line="360" w:lineRule="auto"/>
              <w:rPr>
                <w:rFonts w:ascii="Times New Roman" w:hAnsi="Times New Roman" w:cs="Times New Roman"/>
                <w:sz w:val="24"/>
                <w:szCs w:val="24"/>
              </w:rPr>
            </w:pPr>
            <w:r w:rsidRPr="00184114">
              <w:rPr>
                <w:rFonts w:ascii="Times New Roman" w:hAnsi="Times New Roman" w:cs="Times New Roman"/>
                <w:sz w:val="24"/>
                <w:szCs w:val="24"/>
              </w:rPr>
              <w:t>Sebagai Learner</w:t>
            </w:r>
          </w:p>
        </w:tc>
        <w:tc>
          <w:tcPr>
            <w:tcW w:w="3258" w:type="dxa"/>
          </w:tcPr>
          <w:p w14:paraId="1EBEBF18" w14:textId="1CBD2949" w:rsidR="003B690C" w:rsidRPr="00184114" w:rsidRDefault="003A72A1" w:rsidP="00184114">
            <w:pPr>
              <w:spacing w:line="360" w:lineRule="auto"/>
              <w:rPr>
                <w:rFonts w:ascii="Times New Roman" w:hAnsi="Times New Roman" w:cs="Times New Roman"/>
                <w:sz w:val="24"/>
                <w:szCs w:val="24"/>
              </w:rPr>
            </w:pPr>
            <w:r w:rsidRPr="00184114">
              <w:rPr>
                <w:rFonts w:ascii="Times New Roman" w:hAnsi="Times New Roman" w:cs="Times New Roman"/>
                <w:sz w:val="24"/>
                <w:szCs w:val="24"/>
              </w:rPr>
              <w:t>Saya ingin belajar untuk meningkatkan kemampuan saya.</w:t>
            </w:r>
          </w:p>
          <w:p w14:paraId="1FE59A3B" w14:textId="77777777" w:rsidR="004C3A1B" w:rsidRPr="00184114" w:rsidRDefault="004C3A1B" w:rsidP="00184114">
            <w:pPr>
              <w:spacing w:line="360" w:lineRule="auto"/>
              <w:rPr>
                <w:rFonts w:ascii="Times New Roman" w:hAnsi="Times New Roman" w:cs="Times New Roman"/>
                <w:sz w:val="24"/>
                <w:szCs w:val="24"/>
              </w:rPr>
            </w:pPr>
          </w:p>
          <w:p w14:paraId="541247F7" w14:textId="7D85FCB4" w:rsidR="00D62E24" w:rsidRPr="00184114" w:rsidRDefault="00D62E24" w:rsidP="00184114">
            <w:pPr>
              <w:spacing w:line="360" w:lineRule="auto"/>
              <w:rPr>
                <w:rFonts w:ascii="Times New Roman" w:hAnsi="Times New Roman" w:cs="Times New Roman"/>
                <w:sz w:val="24"/>
                <w:szCs w:val="24"/>
              </w:rPr>
            </w:pPr>
            <w:r w:rsidRPr="00184114">
              <w:rPr>
                <w:rFonts w:ascii="Times New Roman" w:hAnsi="Times New Roman" w:cs="Times New Roman"/>
                <w:sz w:val="24"/>
                <w:szCs w:val="24"/>
              </w:rPr>
              <w:t>Saya ingin melatih untuk menjawab soal-soal quiz yang disediakan.</w:t>
            </w:r>
          </w:p>
        </w:tc>
        <w:tc>
          <w:tcPr>
            <w:tcW w:w="3632" w:type="dxa"/>
          </w:tcPr>
          <w:p w14:paraId="155CCF4E" w14:textId="6F142827" w:rsidR="003B690C" w:rsidRPr="00184114" w:rsidRDefault="003A72A1" w:rsidP="00184114">
            <w:pPr>
              <w:pStyle w:val="ListParagraph"/>
              <w:numPr>
                <w:ilvl w:val="0"/>
                <w:numId w:val="3"/>
              </w:numPr>
              <w:spacing w:line="360" w:lineRule="auto"/>
              <w:rPr>
                <w:rFonts w:ascii="Times New Roman" w:hAnsi="Times New Roman" w:cs="Times New Roman"/>
                <w:sz w:val="24"/>
                <w:szCs w:val="24"/>
              </w:rPr>
            </w:pPr>
            <w:r w:rsidRPr="00184114">
              <w:rPr>
                <w:rFonts w:ascii="Times New Roman" w:hAnsi="Times New Roman" w:cs="Times New Roman"/>
                <w:sz w:val="24"/>
                <w:szCs w:val="24"/>
              </w:rPr>
              <w:t>Sehingga saya dapat mengerti akan pelajaran-pelajaran yang akan saya ikuti.</w:t>
            </w:r>
          </w:p>
          <w:p w14:paraId="5C8257CC" w14:textId="09D1ED1A" w:rsidR="00D62E24" w:rsidRPr="00184114" w:rsidRDefault="00D62E24" w:rsidP="00184114">
            <w:pPr>
              <w:pStyle w:val="ListParagraph"/>
              <w:numPr>
                <w:ilvl w:val="0"/>
                <w:numId w:val="3"/>
              </w:numPr>
              <w:spacing w:line="360" w:lineRule="auto"/>
              <w:rPr>
                <w:rFonts w:ascii="Times New Roman" w:hAnsi="Times New Roman" w:cs="Times New Roman"/>
                <w:sz w:val="24"/>
                <w:szCs w:val="24"/>
              </w:rPr>
            </w:pPr>
            <w:r w:rsidRPr="00184114">
              <w:rPr>
                <w:rFonts w:ascii="Times New Roman" w:hAnsi="Times New Roman" w:cs="Times New Roman"/>
                <w:sz w:val="24"/>
                <w:szCs w:val="24"/>
              </w:rPr>
              <w:t>Saya dapat melihat score nilai yang saya dapat setelah melakukan quiz.</w:t>
            </w:r>
          </w:p>
          <w:p w14:paraId="0900B37F" w14:textId="77777777" w:rsidR="004C3A1B" w:rsidRPr="00184114" w:rsidRDefault="004C3A1B" w:rsidP="00184114">
            <w:pPr>
              <w:spacing w:line="360" w:lineRule="auto"/>
              <w:rPr>
                <w:rFonts w:ascii="Times New Roman" w:hAnsi="Times New Roman" w:cs="Times New Roman"/>
                <w:sz w:val="24"/>
                <w:szCs w:val="24"/>
              </w:rPr>
            </w:pPr>
          </w:p>
          <w:p w14:paraId="1BFBC786" w14:textId="77777777" w:rsidR="004C3A1B" w:rsidRDefault="00D62E24" w:rsidP="00184114">
            <w:pPr>
              <w:pStyle w:val="ListParagraph"/>
              <w:numPr>
                <w:ilvl w:val="0"/>
                <w:numId w:val="3"/>
              </w:numPr>
              <w:spacing w:line="360" w:lineRule="auto"/>
              <w:rPr>
                <w:rFonts w:ascii="Times New Roman" w:hAnsi="Times New Roman" w:cs="Times New Roman"/>
                <w:sz w:val="24"/>
                <w:szCs w:val="24"/>
              </w:rPr>
            </w:pPr>
            <w:r w:rsidRPr="00184114">
              <w:rPr>
                <w:rFonts w:ascii="Times New Roman" w:hAnsi="Times New Roman" w:cs="Times New Roman"/>
                <w:sz w:val="24"/>
                <w:szCs w:val="24"/>
              </w:rPr>
              <w:t>Saya juga dapat melihat kunci jawaban setelah soal-soal yang saya jawab telah seles</w:t>
            </w:r>
            <w:r w:rsidR="00184114">
              <w:rPr>
                <w:rFonts w:ascii="Times New Roman" w:hAnsi="Times New Roman" w:cs="Times New Roman"/>
                <w:sz w:val="24"/>
                <w:szCs w:val="24"/>
              </w:rPr>
              <w:t>ai diperiksa oleh online course</w:t>
            </w:r>
            <w:r w:rsidRPr="00184114">
              <w:rPr>
                <w:rFonts w:ascii="Times New Roman" w:hAnsi="Times New Roman" w:cs="Times New Roman"/>
                <w:sz w:val="24"/>
                <w:szCs w:val="24"/>
              </w:rPr>
              <w:t xml:space="preserve"> tersebut.</w:t>
            </w:r>
          </w:p>
          <w:p w14:paraId="67C66730" w14:textId="77777777" w:rsidR="00184114" w:rsidRPr="00184114" w:rsidRDefault="00184114" w:rsidP="00184114">
            <w:pPr>
              <w:pStyle w:val="ListParagraph"/>
              <w:rPr>
                <w:rFonts w:ascii="Times New Roman" w:hAnsi="Times New Roman" w:cs="Times New Roman"/>
                <w:sz w:val="24"/>
                <w:szCs w:val="24"/>
              </w:rPr>
            </w:pPr>
          </w:p>
          <w:p w14:paraId="5C5FBC59" w14:textId="27F35147" w:rsidR="00184114" w:rsidRPr="00184114" w:rsidRDefault="00184114" w:rsidP="00184114">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Saya ingin belajar melalui video-video tutorial yang ada di Online Course tersebut.</w:t>
            </w:r>
          </w:p>
        </w:tc>
      </w:tr>
      <w:tr w:rsidR="003B690C" w14:paraId="43614748" w14:textId="77777777" w:rsidTr="00C743FC">
        <w:tc>
          <w:tcPr>
            <w:tcW w:w="828" w:type="dxa"/>
          </w:tcPr>
          <w:p w14:paraId="53EEE4A4" w14:textId="77777777" w:rsidR="003B690C" w:rsidRPr="00184114" w:rsidRDefault="003A72A1" w:rsidP="00184114">
            <w:pPr>
              <w:spacing w:line="360" w:lineRule="auto"/>
              <w:rPr>
                <w:rFonts w:ascii="Times New Roman" w:hAnsi="Times New Roman" w:cs="Times New Roman"/>
                <w:sz w:val="24"/>
                <w:szCs w:val="24"/>
              </w:rPr>
            </w:pPr>
            <w:r w:rsidRPr="00184114">
              <w:rPr>
                <w:rFonts w:ascii="Times New Roman" w:hAnsi="Times New Roman" w:cs="Times New Roman"/>
                <w:sz w:val="24"/>
                <w:szCs w:val="24"/>
              </w:rPr>
              <w:t>2</w:t>
            </w:r>
          </w:p>
        </w:tc>
        <w:tc>
          <w:tcPr>
            <w:tcW w:w="1858" w:type="dxa"/>
          </w:tcPr>
          <w:p w14:paraId="0EC64BFC" w14:textId="77777777" w:rsidR="003B690C" w:rsidRPr="00184114" w:rsidRDefault="003A72A1" w:rsidP="00184114">
            <w:pPr>
              <w:spacing w:line="360" w:lineRule="auto"/>
              <w:rPr>
                <w:rFonts w:ascii="Times New Roman" w:hAnsi="Times New Roman" w:cs="Times New Roman"/>
                <w:sz w:val="24"/>
                <w:szCs w:val="24"/>
              </w:rPr>
            </w:pPr>
            <w:r w:rsidRPr="00184114">
              <w:rPr>
                <w:rFonts w:ascii="Times New Roman" w:hAnsi="Times New Roman" w:cs="Times New Roman"/>
                <w:sz w:val="24"/>
                <w:szCs w:val="24"/>
              </w:rPr>
              <w:t>Sebagai Lecture</w:t>
            </w:r>
          </w:p>
        </w:tc>
        <w:tc>
          <w:tcPr>
            <w:tcW w:w="3258" w:type="dxa"/>
          </w:tcPr>
          <w:p w14:paraId="685DC54E" w14:textId="17A8DE49" w:rsidR="003B690C" w:rsidRPr="00184114" w:rsidRDefault="003A72A1" w:rsidP="00184114">
            <w:pPr>
              <w:spacing w:line="360" w:lineRule="auto"/>
              <w:rPr>
                <w:rFonts w:ascii="Times New Roman" w:hAnsi="Times New Roman" w:cs="Times New Roman"/>
                <w:sz w:val="24"/>
                <w:szCs w:val="24"/>
              </w:rPr>
            </w:pPr>
            <w:r w:rsidRPr="00184114">
              <w:rPr>
                <w:rFonts w:ascii="Times New Roman" w:hAnsi="Times New Roman" w:cs="Times New Roman"/>
                <w:sz w:val="24"/>
                <w:szCs w:val="24"/>
              </w:rPr>
              <w:t xml:space="preserve">Saya sebagai dosen ingin memberi </w:t>
            </w:r>
            <w:r w:rsidR="004C3A1B" w:rsidRPr="00184114">
              <w:rPr>
                <w:rFonts w:ascii="Times New Roman" w:hAnsi="Times New Roman" w:cs="Times New Roman"/>
                <w:sz w:val="24"/>
                <w:szCs w:val="24"/>
              </w:rPr>
              <w:t>pelajaran berupa video, slide dalam bentuk pdf, dan membuat quiz di dalam online course tersebut.</w:t>
            </w:r>
          </w:p>
        </w:tc>
        <w:tc>
          <w:tcPr>
            <w:tcW w:w="3632" w:type="dxa"/>
          </w:tcPr>
          <w:p w14:paraId="1E54B032" w14:textId="3B1ED8F1" w:rsidR="004C3A1B" w:rsidRPr="00184114" w:rsidRDefault="003A72A1" w:rsidP="00184114">
            <w:pPr>
              <w:pStyle w:val="ListParagraph"/>
              <w:numPr>
                <w:ilvl w:val="0"/>
                <w:numId w:val="3"/>
              </w:numPr>
              <w:spacing w:line="360" w:lineRule="auto"/>
              <w:rPr>
                <w:rFonts w:ascii="Times New Roman" w:hAnsi="Times New Roman" w:cs="Times New Roman"/>
                <w:sz w:val="24"/>
                <w:szCs w:val="24"/>
              </w:rPr>
            </w:pPr>
            <w:r w:rsidRPr="00184114">
              <w:rPr>
                <w:rFonts w:ascii="Times New Roman" w:hAnsi="Times New Roman" w:cs="Times New Roman"/>
                <w:sz w:val="24"/>
                <w:szCs w:val="24"/>
              </w:rPr>
              <w:t>Sehingga para mahasiswa dapat belajar</w:t>
            </w:r>
            <w:r w:rsidR="00701BAA" w:rsidRPr="00184114">
              <w:rPr>
                <w:rFonts w:ascii="Times New Roman" w:hAnsi="Times New Roman" w:cs="Times New Roman"/>
                <w:sz w:val="24"/>
                <w:szCs w:val="24"/>
              </w:rPr>
              <w:t xml:space="preserve"> dengan baik dan meningkatkan kemampuannya</w:t>
            </w:r>
            <w:r w:rsidR="004C3A1B" w:rsidRPr="00184114">
              <w:rPr>
                <w:rFonts w:ascii="Times New Roman" w:hAnsi="Times New Roman" w:cs="Times New Roman"/>
                <w:sz w:val="24"/>
                <w:szCs w:val="24"/>
              </w:rPr>
              <w:t xml:space="preserve"> untuk menjawab soal-soal yang disediakan.</w:t>
            </w:r>
          </w:p>
          <w:p w14:paraId="5B4D2694" w14:textId="77777777" w:rsidR="004C3A1B" w:rsidRPr="00184114" w:rsidRDefault="004C3A1B" w:rsidP="00184114">
            <w:pPr>
              <w:spacing w:line="360" w:lineRule="auto"/>
              <w:rPr>
                <w:rFonts w:ascii="Times New Roman" w:hAnsi="Times New Roman" w:cs="Times New Roman"/>
                <w:sz w:val="24"/>
                <w:szCs w:val="24"/>
              </w:rPr>
            </w:pPr>
          </w:p>
          <w:p w14:paraId="6605E412" w14:textId="2ECECD15" w:rsidR="004C3A1B" w:rsidRPr="00184114" w:rsidRDefault="004C3A1B" w:rsidP="00184114">
            <w:pPr>
              <w:pStyle w:val="ListParagraph"/>
              <w:numPr>
                <w:ilvl w:val="0"/>
                <w:numId w:val="3"/>
              </w:numPr>
              <w:spacing w:line="360" w:lineRule="auto"/>
              <w:rPr>
                <w:rFonts w:ascii="Times New Roman" w:hAnsi="Times New Roman" w:cs="Times New Roman"/>
                <w:sz w:val="24"/>
                <w:szCs w:val="24"/>
              </w:rPr>
            </w:pPr>
            <w:r w:rsidRPr="00184114">
              <w:rPr>
                <w:rFonts w:ascii="Times New Roman" w:hAnsi="Times New Roman" w:cs="Times New Roman"/>
                <w:sz w:val="24"/>
                <w:szCs w:val="24"/>
              </w:rPr>
              <w:t>Saya dapat mengupload video, mengecek quiz ya</w:t>
            </w:r>
            <w:r w:rsidR="00724DD7" w:rsidRPr="00184114">
              <w:rPr>
                <w:rFonts w:ascii="Times New Roman" w:hAnsi="Times New Roman" w:cs="Times New Roman"/>
                <w:sz w:val="24"/>
                <w:szCs w:val="24"/>
              </w:rPr>
              <w:t>ng sudah diikuti oleh Learner</w:t>
            </w:r>
          </w:p>
          <w:p w14:paraId="1BF9068F" w14:textId="77777777" w:rsidR="004C3A1B" w:rsidRPr="00184114" w:rsidRDefault="004C3A1B" w:rsidP="00184114">
            <w:pPr>
              <w:spacing w:line="360" w:lineRule="auto"/>
              <w:rPr>
                <w:rFonts w:ascii="Times New Roman" w:hAnsi="Times New Roman" w:cs="Times New Roman"/>
                <w:sz w:val="24"/>
                <w:szCs w:val="24"/>
              </w:rPr>
            </w:pPr>
          </w:p>
          <w:p w14:paraId="2FEC38F0" w14:textId="77777777" w:rsidR="003B690C" w:rsidRDefault="004C3A1B" w:rsidP="00184114">
            <w:pPr>
              <w:pStyle w:val="ListParagraph"/>
              <w:numPr>
                <w:ilvl w:val="0"/>
                <w:numId w:val="3"/>
              </w:numPr>
              <w:spacing w:line="360" w:lineRule="auto"/>
              <w:rPr>
                <w:rFonts w:ascii="Times New Roman" w:hAnsi="Times New Roman" w:cs="Times New Roman"/>
                <w:sz w:val="24"/>
                <w:szCs w:val="24"/>
              </w:rPr>
            </w:pPr>
            <w:r w:rsidRPr="00184114">
              <w:rPr>
                <w:rFonts w:ascii="Times New Roman" w:hAnsi="Times New Roman" w:cs="Times New Roman"/>
                <w:sz w:val="24"/>
                <w:szCs w:val="24"/>
              </w:rPr>
              <w:t>Saya dapat melihat kemampuan mahasiswa dalam 1 topik pelajaran sudah sampai dimana.</w:t>
            </w:r>
            <w:r w:rsidR="00701BAA" w:rsidRPr="00184114">
              <w:rPr>
                <w:rFonts w:ascii="Times New Roman" w:hAnsi="Times New Roman" w:cs="Times New Roman"/>
                <w:sz w:val="24"/>
                <w:szCs w:val="24"/>
              </w:rPr>
              <w:t xml:space="preserve"> </w:t>
            </w:r>
          </w:p>
          <w:p w14:paraId="3690900D" w14:textId="77777777" w:rsidR="00184114" w:rsidRPr="00184114" w:rsidRDefault="00184114" w:rsidP="00184114">
            <w:pPr>
              <w:pStyle w:val="ListParagraph"/>
              <w:rPr>
                <w:rFonts w:ascii="Times New Roman" w:hAnsi="Times New Roman" w:cs="Times New Roman"/>
                <w:sz w:val="24"/>
                <w:szCs w:val="24"/>
              </w:rPr>
            </w:pPr>
          </w:p>
          <w:p w14:paraId="70673B77" w14:textId="2E66658C" w:rsidR="00184114" w:rsidRPr="00184114" w:rsidRDefault="00184114" w:rsidP="00184114">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Saya ingin melihat progress mahasiswa dalam mengikuti quiz tersebut sudah sejauh apa.</w:t>
            </w:r>
          </w:p>
        </w:tc>
      </w:tr>
    </w:tbl>
    <w:p w14:paraId="5712AFEF" w14:textId="77777777" w:rsidR="009A1C9D" w:rsidRDefault="009A1C9D"/>
    <w:p w14:paraId="5D60A823" w14:textId="77777777" w:rsidR="00965CB5" w:rsidRDefault="00965CB5" w:rsidP="00A422EC">
      <w:pPr>
        <w:jc w:val="center"/>
        <w:rPr>
          <w:rFonts w:ascii="Times New Roman" w:hAnsi="Times New Roman" w:cs="Times New Roman"/>
          <w:b/>
          <w:sz w:val="40"/>
          <w:szCs w:val="40"/>
        </w:rPr>
      </w:pPr>
    </w:p>
    <w:p w14:paraId="0DF8CA7B" w14:textId="77777777" w:rsidR="00965CB5" w:rsidRDefault="00965CB5" w:rsidP="00A422EC">
      <w:pPr>
        <w:jc w:val="center"/>
        <w:rPr>
          <w:rFonts w:ascii="Times New Roman" w:hAnsi="Times New Roman" w:cs="Times New Roman"/>
          <w:b/>
          <w:sz w:val="40"/>
          <w:szCs w:val="40"/>
        </w:rPr>
      </w:pPr>
    </w:p>
    <w:p w14:paraId="393F970F" w14:textId="77777777" w:rsidR="00965CB5" w:rsidRDefault="00965CB5" w:rsidP="00A422EC">
      <w:pPr>
        <w:jc w:val="center"/>
        <w:rPr>
          <w:rFonts w:ascii="Times New Roman" w:hAnsi="Times New Roman" w:cs="Times New Roman"/>
          <w:b/>
          <w:sz w:val="40"/>
          <w:szCs w:val="40"/>
        </w:rPr>
      </w:pPr>
    </w:p>
    <w:p w14:paraId="21444430" w14:textId="77777777" w:rsidR="00965CB5" w:rsidRDefault="00965CB5" w:rsidP="00A422EC">
      <w:pPr>
        <w:jc w:val="center"/>
        <w:rPr>
          <w:rFonts w:ascii="Times New Roman" w:hAnsi="Times New Roman" w:cs="Times New Roman"/>
          <w:b/>
          <w:sz w:val="40"/>
          <w:szCs w:val="40"/>
        </w:rPr>
      </w:pPr>
    </w:p>
    <w:p w14:paraId="50D26225" w14:textId="77777777" w:rsidR="00965CB5" w:rsidRDefault="00965CB5" w:rsidP="00A422EC">
      <w:pPr>
        <w:jc w:val="center"/>
        <w:rPr>
          <w:rFonts w:ascii="Times New Roman" w:hAnsi="Times New Roman" w:cs="Times New Roman"/>
          <w:b/>
          <w:sz w:val="40"/>
          <w:szCs w:val="40"/>
        </w:rPr>
      </w:pPr>
    </w:p>
    <w:p w14:paraId="68E329D2" w14:textId="6BD259D2" w:rsidR="00965CB5" w:rsidRDefault="00965CB5" w:rsidP="00A422EC">
      <w:pPr>
        <w:jc w:val="center"/>
        <w:rPr>
          <w:rFonts w:ascii="Times New Roman" w:hAnsi="Times New Roman" w:cs="Times New Roman"/>
          <w:b/>
          <w:sz w:val="40"/>
          <w:szCs w:val="40"/>
        </w:rPr>
      </w:pPr>
    </w:p>
    <w:p w14:paraId="7FCCCC37" w14:textId="45511FCA" w:rsidR="00184114" w:rsidRDefault="00184114" w:rsidP="00A422EC">
      <w:pPr>
        <w:jc w:val="center"/>
        <w:rPr>
          <w:rFonts w:ascii="Times New Roman" w:hAnsi="Times New Roman" w:cs="Times New Roman"/>
          <w:b/>
          <w:sz w:val="40"/>
          <w:szCs w:val="40"/>
        </w:rPr>
      </w:pPr>
    </w:p>
    <w:p w14:paraId="543D7015" w14:textId="7BF61976" w:rsidR="00184114" w:rsidRDefault="00184114" w:rsidP="00A422EC">
      <w:pPr>
        <w:jc w:val="center"/>
        <w:rPr>
          <w:rFonts w:ascii="Times New Roman" w:hAnsi="Times New Roman" w:cs="Times New Roman"/>
          <w:b/>
          <w:sz w:val="40"/>
          <w:szCs w:val="40"/>
        </w:rPr>
      </w:pPr>
    </w:p>
    <w:p w14:paraId="2B3BCC63" w14:textId="0F826306" w:rsidR="00184114" w:rsidRDefault="00184114" w:rsidP="00A422EC">
      <w:pPr>
        <w:jc w:val="center"/>
        <w:rPr>
          <w:rFonts w:ascii="Times New Roman" w:hAnsi="Times New Roman" w:cs="Times New Roman"/>
          <w:b/>
          <w:sz w:val="40"/>
          <w:szCs w:val="40"/>
        </w:rPr>
      </w:pPr>
    </w:p>
    <w:p w14:paraId="181DA4F7" w14:textId="05671430" w:rsidR="00184114" w:rsidRDefault="00184114" w:rsidP="00A422EC">
      <w:pPr>
        <w:jc w:val="center"/>
        <w:rPr>
          <w:rFonts w:ascii="Times New Roman" w:hAnsi="Times New Roman" w:cs="Times New Roman"/>
          <w:b/>
          <w:sz w:val="40"/>
          <w:szCs w:val="40"/>
        </w:rPr>
      </w:pPr>
    </w:p>
    <w:p w14:paraId="1DF55542" w14:textId="71B236BA" w:rsidR="00184114" w:rsidRDefault="00184114" w:rsidP="00A422EC">
      <w:pPr>
        <w:jc w:val="center"/>
        <w:rPr>
          <w:rFonts w:ascii="Times New Roman" w:hAnsi="Times New Roman" w:cs="Times New Roman"/>
          <w:b/>
          <w:sz w:val="40"/>
          <w:szCs w:val="40"/>
        </w:rPr>
      </w:pPr>
    </w:p>
    <w:p w14:paraId="02F4569E" w14:textId="615DDC8E" w:rsidR="00A422EC" w:rsidRDefault="00A422EC" w:rsidP="00A422EC">
      <w:pPr>
        <w:jc w:val="center"/>
        <w:rPr>
          <w:rFonts w:ascii="Times New Roman" w:hAnsi="Times New Roman" w:cs="Times New Roman"/>
          <w:b/>
          <w:sz w:val="40"/>
          <w:szCs w:val="40"/>
        </w:rPr>
      </w:pPr>
      <w:r>
        <w:rPr>
          <w:rFonts w:ascii="Times New Roman" w:hAnsi="Times New Roman" w:cs="Times New Roman"/>
          <w:b/>
          <w:sz w:val="40"/>
          <w:szCs w:val="40"/>
        </w:rPr>
        <w:lastRenderedPageBreak/>
        <w:t>USECASE DIAGRAM</w:t>
      </w:r>
    </w:p>
    <w:p w14:paraId="5046FA02" w14:textId="6816991A" w:rsidR="00D447D4" w:rsidRPr="00A422EC" w:rsidRDefault="00184114" w:rsidP="00A422EC">
      <w:pPr>
        <w:rPr>
          <w:rFonts w:ascii="Times New Roman" w:hAnsi="Times New Roman" w:cs="Times New Roman"/>
          <w:b/>
          <w:sz w:val="24"/>
          <w:szCs w:val="24"/>
        </w:rPr>
      </w:pPr>
      <w:bookmarkStart w:id="0" w:name="_GoBack"/>
      <w:ins w:id="1" w:author="Tuing" w:date="2018-04-10T06:33:00Z">
        <w:r>
          <w:rPr>
            <w:noProof/>
          </w:rPr>
          <w:drawing>
            <wp:inline distT="0" distB="0" distL="0" distR="0" wp14:anchorId="45FC6AB1" wp14:editId="459C772D">
              <wp:extent cx="6013525" cy="7142480"/>
              <wp:effectExtent l="0" t="0" r="635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6103" cy="7157420"/>
                      </a:xfrm>
                      <a:prstGeom prst="rect">
                        <a:avLst/>
                      </a:prstGeom>
                      <a:noFill/>
                      <a:ln>
                        <a:noFill/>
                      </a:ln>
                    </pic:spPr>
                  </pic:pic>
                </a:graphicData>
              </a:graphic>
            </wp:inline>
          </w:drawing>
        </w:r>
      </w:ins>
      <w:bookmarkEnd w:id="0"/>
    </w:p>
    <w:p w14:paraId="3E8D36F2" w14:textId="77777777" w:rsidR="00313F4E" w:rsidRDefault="003B690C" w:rsidP="00A422EC">
      <w:pPr>
        <w:jc w:val="center"/>
        <w:rPr>
          <w:rFonts w:ascii="Times New Roman" w:hAnsi="Times New Roman" w:cs="Times New Roman"/>
          <w:b/>
          <w:sz w:val="40"/>
          <w:szCs w:val="40"/>
        </w:rPr>
      </w:pPr>
      <w:r>
        <w:rPr>
          <w:b/>
          <w:sz w:val="48"/>
          <w:szCs w:val="48"/>
        </w:rPr>
        <w:br w:type="page"/>
      </w:r>
      <w:r w:rsidR="00A422EC" w:rsidRPr="00A422EC">
        <w:rPr>
          <w:rFonts w:ascii="Times New Roman" w:hAnsi="Times New Roman" w:cs="Times New Roman"/>
          <w:b/>
          <w:sz w:val="40"/>
          <w:szCs w:val="40"/>
        </w:rPr>
        <w:lastRenderedPageBreak/>
        <w:t>END TO END BUSINESS PROCESS</w:t>
      </w:r>
    </w:p>
    <w:p w14:paraId="4A81AA85" w14:textId="77777777" w:rsidR="00FF463D" w:rsidRDefault="00FF463D" w:rsidP="00FF463D">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Current system</w:t>
      </w:r>
    </w:p>
    <w:p w14:paraId="6B778A87" w14:textId="77777777" w:rsidR="00FF463D" w:rsidRDefault="00FF463D" w:rsidP="00184114">
      <w:pPr>
        <w:spacing w:line="36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Dalam current system ini dijelaskan bahwa dosen dapat melakukan interaksi secara langsung kepada mahasiswa didalam ruangan. </w:t>
      </w:r>
      <w:r w:rsidR="004A431A">
        <w:rPr>
          <w:rFonts w:ascii="Times New Roman" w:hAnsi="Times New Roman" w:cs="Times New Roman"/>
          <w:sz w:val="24"/>
          <w:szCs w:val="24"/>
        </w:rPr>
        <w:t xml:space="preserve">Dosen dapat menyampaikan materi kepada mahasiswa, jika mahasiswa tidak mengerti penjelasan dosen maka dapat bertanya secara langsung, </w:t>
      </w:r>
      <w:r>
        <w:rPr>
          <w:rFonts w:ascii="Times New Roman" w:hAnsi="Times New Roman" w:cs="Times New Roman"/>
          <w:sz w:val="24"/>
          <w:szCs w:val="24"/>
        </w:rPr>
        <w:t>Dosen juga memberikan ujian secara manual kepada mahasiswa dan mahasiswa dapat menjawabnya secara langsung.</w:t>
      </w:r>
      <w:r w:rsidR="002C3036">
        <w:rPr>
          <w:rFonts w:ascii="Times New Roman" w:hAnsi="Times New Roman" w:cs="Times New Roman"/>
          <w:sz w:val="24"/>
          <w:szCs w:val="24"/>
        </w:rPr>
        <w:t xml:space="preserve"> Saat ini belum ada online courses yang dibangun untuk proses belajar melalui video, lecture note, menjawab soal-soal secara online, sehingga para mahasiswa dapat membuka you tube untuk belajar tutorial untuk meningkatkan kemampuannya.</w:t>
      </w:r>
    </w:p>
    <w:p w14:paraId="640A518E" w14:textId="77777777" w:rsidR="00FF463D" w:rsidRDefault="00FF463D" w:rsidP="00FF463D">
      <w:pPr>
        <w:ind w:left="36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2DD2E49" wp14:editId="6A458779">
            <wp:extent cx="5943600" cy="33242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urrent.png"/>
                    <pic:cNvPicPr/>
                  </pic:nvPicPr>
                  <pic:blipFill>
                    <a:blip r:embed="rId9">
                      <a:extLst>
                        <a:ext uri="{28A0092B-C50C-407E-A947-70E740481C1C}">
                          <a14:useLocalDpi xmlns:a14="http://schemas.microsoft.com/office/drawing/2010/main" val="0"/>
                        </a:ext>
                      </a:extLst>
                    </a:blip>
                    <a:stretch>
                      <a:fillRect/>
                    </a:stretch>
                  </pic:blipFill>
                  <pic:spPr>
                    <a:xfrm>
                      <a:off x="0" y="0"/>
                      <a:ext cx="5943600" cy="3324225"/>
                    </a:xfrm>
                    <a:prstGeom prst="rect">
                      <a:avLst/>
                    </a:prstGeom>
                  </pic:spPr>
                </pic:pic>
              </a:graphicData>
            </a:graphic>
          </wp:inline>
        </w:drawing>
      </w:r>
    </w:p>
    <w:p w14:paraId="7AE79FCE" w14:textId="77777777" w:rsidR="00FF463D" w:rsidRDefault="00FF463D" w:rsidP="00FF463D">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Target System</w:t>
      </w:r>
    </w:p>
    <w:p w14:paraId="20FD9A84" w14:textId="48E13F0D" w:rsidR="004A431A" w:rsidRPr="003C36DF" w:rsidRDefault="002C3036" w:rsidP="00184114">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Sistem yang akan dibangun adalah Online courses, dimana  pada sistem ini mahasiswa dapat belajar untuk melatih kemampuan dan menjawab soal-soal yang telah disediakan pada setiap chapternya. Ketika mahasiswa menjawab salah satu topik pelajaran maka nilainya akan muncul dibagian paling bawah soal tersebut. Apabila seorang mahasiswa tersebut masih kurang memahami chapter 1 maka dia akan diberi sarana pembelajaran berupa video, notes, dan latihan. </w:t>
      </w:r>
    </w:p>
    <w:p w14:paraId="3C1D7213" w14:textId="77777777" w:rsidR="00A422EC" w:rsidRDefault="00A422EC" w:rsidP="00A422EC">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lastRenderedPageBreak/>
        <w:t>Business Process Learner</w:t>
      </w:r>
    </w:p>
    <w:p w14:paraId="50AE1E9D" w14:textId="77777777" w:rsidR="00A422EC" w:rsidRDefault="00D06C0A" w:rsidP="00A422EC">
      <w:pPr>
        <w:rPr>
          <w:rFonts w:ascii="Times New Roman" w:hAnsi="Times New Roman" w:cs="Times New Roman"/>
          <w:b/>
          <w:sz w:val="24"/>
          <w:szCs w:val="24"/>
        </w:rPr>
      </w:pPr>
      <w:r>
        <w:rPr>
          <w:noProof/>
        </w:rPr>
        <w:drawing>
          <wp:inline distT="0" distB="0" distL="0" distR="0" wp14:anchorId="086B2ED0" wp14:editId="12EF8CB9">
            <wp:extent cx="6343650" cy="32670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43650" cy="3267075"/>
                    </a:xfrm>
                    <a:prstGeom prst="rect">
                      <a:avLst/>
                    </a:prstGeom>
                  </pic:spPr>
                </pic:pic>
              </a:graphicData>
            </a:graphic>
          </wp:inline>
        </w:drawing>
      </w:r>
    </w:p>
    <w:p w14:paraId="42D95376" w14:textId="3F6748AF" w:rsidR="00075952" w:rsidRPr="00075952" w:rsidRDefault="00075952" w:rsidP="00184114">
      <w:pPr>
        <w:spacing w:line="360" w:lineRule="auto"/>
        <w:jc w:val="both"/>
        <w:rPr>
          <w:rFonts w:ascii="Times New Roman" w:hAnsi="Times New Roman" w:cs="Times New Roman"/>
          <w:sz w:val="24"/>
          <w:szCs w:val="24"/>
        </w:rPr>
      </w:pPr>
      <w:r>
        <w:rPr>
          <w:rFonts w:ascii="Times New Roman" w:hAnsi="Times New Roman" w:cs="Times New Roman"/>
          <w:sz w:val="24"/>
          <w:szCs w:val="24"/>
        </w:rPr>
        <w:t>Berdasarkan business process Learner</w:t>
      </w:r>
      <w:r w:rsidR="009A131B">
        <w:rPr>
          <w:rFonts w:ascii="Times New Roman" w:hAnsi="Times New Roman" w:cs="Times New Roman"/>
          <w:sz w:val="24"/>
          <w:szCs w:val="24"/>
        </w:rPr>
        <w:t xml:space="preserve"> diatas, maka </w:t>
      </w:r>
      <w:r w:rsidR="006D5673">
        <w:rPr>
          <w:rFonts w:ascii="Times New Roman" w:hAnsi="Times New Roman" w:cs="Times New Roman"/>
          <w:sz w:val="24"/>
          <w:szCs w:val="24"/>
        </w:rPr>
        <w:t>Learner harus m</w:t>
      </w:r>
      <w:r w:rsidR="009A131B">
        <w:rPr>
          <w:rFonts w:ascii="Times New Roman" w:hAnsi="Times New Roman" w:cs="Times New Roman"/>
          <w:sz w:val="24"/>
          <w:szCs w:val="24"/>
        </w:rPr>
        <w:t xml:space="preserve">elakukan login. Learner dapat memilih materi dari </w:t>
      </w:r>
      <w:r w:rsidR="00115BC1">
        <w:rPr>
          <w:rFonts w:ascii="Times New Roman" w:hAnsi="Times New Roman" w:cs="Times New Roman"/>
          <w:sz w:val="24"/>
          <w:szCs w:val="24"/>
        </w:rPr>
        <w:t>chapter yang telah tersedia, lalu mempelajari materi, mengikuti ujian dan nilainya akan keluar.</w:t>
      </w:r>
    </w:p>
    <w:p w14:paraId="2663BB52" w14:textId="77777777" w:rsidR="00D26AD8" w:rsidRDefault="004A431A" w:rsidP="004A431A">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Business Process Lecture</w:t>
      </w:r>
    </w:p>
    <w:p w14:paraId="5B161061" w14:textId="77777777" w:rsidR="00D06C0A" w:rsidRDefault="00D06C0A" w:rsidP="00926153">
      <w:pPr>
        <w:rPr>
          <w:rFonts w:ascii="Times New Roman" w:hAnsi="Times New Roman" w:cs="Times New Roman"/>
          <w:sz w:val="24"/>
          <w:szCs w:val="24"/>
        </w:rPr>
      </w:pPr>
      <w:r>
        <w:rPr>
          <w:noProof/>
        </w:rPr>
        <w:drawing>
          <wp:inline distT="0" distB="0" distL="0" distR="0" wp14:anchorId="0AF660AA" wp14:editId="28E709DD">
            <wp:extent cx="5943600" cy="2971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971800"/>
                    </a:xfrm>
                    <a:prstGeom prst="rect">
                      <a:avLst/>
                    </a:prstGeom>
                  </pic:spPr>
                </pic:pic>
              </a:graphicData>
            </a:graphic>
          </wp:inline>
        </w:drawing>
      </w:r>
    </w:p>
    <w:p w14:paraId="2D20DCCB" w14:textId="4D1F9FAD" w:rsidR="00B01734" w:rsidRPr="00184114" w:rsidRDefault="00EA460C" w:rsidP="00184114">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Berdasarkan business process Lecture diatas, maka Lecture dapat melakukan register terlebih dahulu lalu login. Setelah itu</w:t>
      </w:r>
      <w:r w:rsidR="00184114">
        <w:rPr>
          <w:rFonts w:ascii="Times New Roman" w:hAnsi="Times New Roman" w:cs="Times New Roman"/>
          <w:sz w:val="24"/>
          <w:szCs w:val="24"/>
        </w:rPr>
        <w:t xml:space="preserve"> Lecture dapat mengelola course</w:t>
      </w:r>
      <w:r>
        <w:rPr>
          <w:rFonts w:ascii="Times New Roman" w:hAnsi="Times New Roman" w:cs="Times New Roman"/>
          <w:sz w:val="24"/>
          <w:szCs w:val="24"/>
        </w:rPr>
        <w:t>, melihat progress learner.</w:t>
      </w:r>
    </w:p>
    <w:p w14:paraId="60C3290B" w14:textId="77777777" w:rsidR="00D26AD8" w:rsidRDefault="00D26AD8" w:rsidP="00D26AD8">
      <w:pPr>
        <w:jc w:val="center"/>
        <w:rPr>
          <w:rFonts w:ascii="Times New Roman" w:hAnsi="Times New Roman" w:cs="Times New Roman"/>
          <w:b/>
          <w:sz w:val="40"/>
          <w:szCs w:val="40"/>
        </w:rPr>
      </w:pPr>
      <w:r>
        <w:rPr>
          <w:rFonts w:ascii="Times New Roman" w:hAnsi="Times New Roman" w:cs="Times New Roman"/>
          <w:b/>
          <w:sz w:val="40"/>
          <w:szCs w:val="40"/>
        </w:rPr>
        <w:t>ER-Diagram</w:t>
      </w:r>
    </w:p>
    <w:p w14:paraId="3A0A67E8" w14:textId="77777777" w:rsidR="00D26AD8" w:rsidRPr="00D26AD8" w:rsidRDefault="00D26AD8" w:rsidP="00D26AD8">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91144A6" wp14:editId="36836514">
            <wp:extent cx="5943600" cy="49110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RD-PA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4911090"/>
                    </a:xfrm>
                    <a:prstGeom prst="rect">
                      <a:avLst/>
                    </a:prstGeom>
                  </pic:spPr>
                </pic:pic>
              </a:graphicData>
            </a:graphic>
          </wp:inline>
        </w:drawing>
      </w:r>
    </w:p>
    <w:sectPr w:rsidR="00D26AD8" w:rsidRPr="00D26AD8">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939301" w14:textId="77777777" w:rsidR="00E26E20" w:rsidRDefault="00E26E20" w:rsidP="00C743FC">
      <w:pPr>
        <w:spacing w:after="0" w:line="240" w:lineRule="auto"/>
      </w:pPr>
      <w:r>
        <w:separator/>
      </w:r>
    </w:p>
  </w:endnote>
  <w:endnote w:type="continuationSeparator" w:id="0">
    <w:p w14:paraId="58118E2C" w14:textId="77777777" w:rsidR="00E26E20" w:rsidRDefault="00E26E20" w:rsidP="00C74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087E0" w14:textId="44219ECF" w:rsidR="00C743FC" w:rsidRDefault="00C743F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BE089E" w:rsidRPr="00BE089E">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14:paraId="1A298C19" w14:textId="77777777" w:rsidR="00C743FC" w:rsidRDefault="00C74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D47A5" w14:textId="77777777" w:rsidR="00E26E20" w:rsidRDefault="00E26E20" w:rsidP="00C743FC">
      <w:pPr>
        <w:spacing w:after="0" w:line="240" w:lineRule="auto"/>
      </w:pPr>
      <w:r>
        <w:separator/>
      </w:r>
    </w:p>
  </w:footnote>
  <w:footnote w:type="continuationSeparator" w:id="0">
    <w:p w14:paraId="75AFC39C" w14:textId="77777777" w:rsidR="00E26E20" w:rsidRDefault="00E26E20" w:rsidP="00C743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255C0"/>
    <w:multiLevelType w:val="hybridMultilevel"/>
    <w:tmpl w:val="EAF67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7323A3"/>
    <w:multiLevelType w:val="hybridMultilevel"/>
    <w:tmpl w:val="CA3875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542948"/>
    <w:multiLevelType w:val="hybridMultilevel"/>
    <w:tmpl w:val="C0AC30BE"/>
    <w:lvl w:ilvl="0" w:tplc="961C1C86">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uing">
    <w15:presenceInfo w15:providerId="None" w15:userId="Tu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1A9"/>
    <w:rsid w:val="00075952"/>
    <w:rsid w:val="000C5170"/>
    <w:rsid w:val="000D62BF"/>
    <w:rsid w:val="00115BC1"/>
    <w:rsid w:val="00140AE6"/>
    <w:rsid w:val="00175E8A"/>
    <w:rsid w:val="00184114"/>
    <w:rsid w:val="00196463"/>
    <w:rsid w:val="002215CF"/>
    <w:rsid w:val="00252E60"/>
    <w:rsid w:val="002C284E"/>
    <w:rsid w:val="002C3036"/>
    <w:rsid w:val="002C7D6A"/>
    <w:rsid w:val="002D045C"/>
    <w:rsid w:val="00313F4E"/>
    <w:rsid w:val="00324F07"/>
    <w:rsid w:val="0035295E"/>
    <w:rsid w:val="003A72A1"/>
    <w:rsid w:val="003B690C"/>
    <w:rsid w:val="003C36DF"/>
    <w:rsid w:val="003D78BA"/>
    <w:rsid w:val="00422E5C"/>
    <w:rsid w:val="004320E5"/>
    <w:rsid w:val="004641C6"/>
    <w:rsid w:val="004655FF"/>
    <w:rsid w:val="00497441"/>
    <w:rsid w:val="004A431A"/>
    <w:rsid w:val="004C3A1B"/>
    <w:rsid w:val="00516C3B"/>
    <w:rsid w:val="0054518C"/>
    <w:rsid w:val="005D52B1"/>
    <w:rsid w:val="00633CCC"/>
    <w:rsid w:val="00686F45"/>
    <w:rsid w:val="0069583C"/>
    <w:rsid w:val="00695D48"/>
    <w:rsid w:val="006A10EC"/>
    <w:rsid w:val="006A144D"/>
    <w:rsid w:val="006D5673"/>
    <w:rsid w:val="006F435E"/>
    <w:rsid w:val="00701BAA"/>
    <w:rsid w:val="00724DD7"/>
    <w:rsid w:val="007503A2"/>
    <w:rsid w:val="007C74AC"/>
    <w:rsid w:val="007E386E"/>
    <w:rsid w:val="00871798"/>
    <w:rsid w:val="00875144"/>
    <w:rsid w:val="00926153"/>
    <w:rsid w:val="00965CB5"/>
    <w:rsid w:val="009676D3"/>
    <w:rsid w:val="009A131B"/>
    <w:rsid w:val="009A1C9D"/>
    <w:rsid w:val="009B7BAD"/>
    <w:rsid w:val="00A422EC"/>
    <w:rsid w:val="00A638AC"/>
    <w:rsid w:val="00A957C9"/>
    <w:rsid w:val="00B01734"/>
    <w:rsid w:val="00B23EBB"/>
    <w:rsid w:val="00B87138"/>
    <w:rsid w:val="00BE089E"/>
    <w:rsid w:val="00C26424"/>
    <w:rsid w:val="00C743FC"/>
    <w:rsid w:val="00D06C0A"/>
    <w:rsid w:val="00D14174"/>
    <w:rsid w:val="00D26AD8"/>
    <w:rsid w:val="00D447D4"/>
    <w:rsid w:val="00D62E24"/>
    <w:rsid w:val="00D81413"/>
    <w:rsid w:val="00D921FD"/>
    <w:rsid w:val="00E01D46"/>
    <w:rsid w:val="00E26E20"/>
    <w:rsid w:val="00E530D2"/>
    <w:rsid w:val="00EA460C"/>
    <w:rsid w:val="00EA75AD"/>
    <w:rsid w:val="00EC751F"/>
    <w:rsid w:val="00EE1CD0"/>
    <w:rsid w:val="00F024F5"/>
    <w:rsid w:val="00F111A9"/>
    <w:rsid w:val="00FF4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39A59"/>
  <w15:docId w15:val="{F7BEF5CF-87A5-4B7A-AE2C-83ABD8844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111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74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43FC"/>
  </w:style>
  <w:style w:type="paragraph" w:styleId="Footer">
    <w:name w:val="footer"/>
    <w:basedOn w:val="Normal"/>
    <w:link w:val="FooterChar"/>
    <w:uiPriority w:val="99"/>
    <w:unhideWhenUsed/>
    <w:rsid w:val="00C74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43FC"/>
  </w:style>
  <w:style w:type="paragraph" w:styleId="BalloonText">
    <w:name w:val="Balloon Text"/>
    <w:basedOn w:val="Normal"/>
    <w:link w:val="BalloonTextChar"/>
    <w:uiPriority w:val="99"/>
    <w:semiHidden/>
    <w:unhideWhenUsed/>
    <w:rsid w:val="00C743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3FC"/>
    <w:rPr>
      <w:rFonts w:ascii="Tahoma" w:hAnsi="Tahoma" w:cs="Tahoma"/>
      <w:sz w:val="16"/>
      <w:szCs w:val="16"/>
    </w:rPr>
  </w:style>
  <w:style w:type="paragraph" w:styleId="ListParagraph">
    <w:name w:val="List Paragraph"/>
    <w:basedOn w:val="Normal"/>
    <w:uiPriority w:val="34"/>
    <w:qFormat/>
    <w:rsid w:val="00A422EC"/>
    <w:pPr>
      <w:ind w:left="720"/>
      <w:contextualSpacing/>
    </w:pPr>
  </w:style>
  <w:style w:type="paragraph" w:styleId="Title">
    <w:name w:val="Title"/>
    <w:basedOn w:val="Normal"/>
    <w:link w:val="TitleChar"/>
    <w:qFormat/>
    <w:rsid w:val="00EA460C"/>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EA460C"/>
    <w:rPr>
      <w:rFonts w:ascii="Times New Roman" w:eastAsia="Times New Roman" w:hAnsi="Times New Roman" w:cs="Times New Roman"/>
      <w:b/>
      <w:bCs/>
      <w:sz w:val="24"/>
      <w:szCs w:val="24"/>
    </w:rPr>
  </w:style>
  <w:style w:type="character" w:styleId="CommentReference">
    <w:name w:val="annotation reference"/>
    <w:basedOn w:val="DefaultParagraphFont"/>
    <w:uiPriority w:val="99"/>
    <w:semiHidden/>
    <w:unhideWhenUsed/>
    <w:rsid w:val="00D921FD"/>
    <w:rPr>
      <w:sz w:val="18"/>
      <w:szCs w:val="18"/>
    </w:rPr>
  </w:style>
  <w:style w:type="paragraph" w:styleId="CommentText">
    <w:name w:val="annotation text"/>
    <w:basedOn w:val="Normal"/>
    <w:link w:val="CommentTextChar"/>
    <w:uiPriority w:val="99"/>
    <w:semiHidden/>
    <w:unhideWhenUsed/>
    <w:rsid w:val="00D921FD"/>
    <w:pPr>
      <w:spacing w:line="240" w:lineRule="auto"/>
    </w:pPr>
    <w:rPr>
      <w:sz w:val="24"/>
      <w:szCs w:val="24"/>
    </w:rPr>
  </w:style>
  <w:style w:type="character" w:customStyle="1" w:styleId="CommentTextChar">
    <w:name w:val="Comment Text Char"/>
    <w:basedOn w:val="DefaultParagraphFont"/>
    <w:link w:val="CommentText"/>
    <w:uiPriority w:val="99"/>
    <w:semiHidden/>
    <w:rsid w:val="00D921FD"/>
    <w:rPr>
      <w:sz w:val="24"/>
      <w:szCs w:val="24"/>
    </w:rPr>
  </w:style>
  <w:style w:type="paragraph" w:styleId="CommentSubject">
    <w:name w:val="annotation subject"/>
    <w:basedOn w:val="CommentText"/>
    <w:next w:val="CommentText"/>
    <w:link w:val="CommentSubjectChar"/>
    <w:uiPriority w:val="99"/>
    <w:semiHidden/>
    <w:unhideWhenUsed/>
    <w:rsid w:val="00D921FD"/>
    <w:rPr>
      <w:b/>
      <w:bCs/>
      <w:sz w:val="20"/>
      <w:szCs w:val="20"/>
    </w:rPr>
  </w:style>
  <w:style w:type="character" w:customStyle="1" w:styleId="CommentSubjectChar">
    <w:name w:val="Comment Subject Char"/>
    <w:basedOn w:val="CommentTextChar"/>
    <w:link w:val="CommentSubject"/>
    <w:uiPriority w:val="99"/>
    <w:semiHidden/>
    <w:rsid w:val="00D921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DEL</dc:creator>
  <cp:lastModifiedBy>Windows User</cp:lastModifiedBy>
  <cp:revision>5</cp:revision>
  <dcterms:created xsi:type="dcterms:W3CDTF">2018-05-01T11:45:00Z</dcterms:created>
  <dcterms:modified xsi:type="dcterms:W3CDTF">2018-06-21T09:45:00Z</dcterms:modified>
</cp:coreProperties>
</file>